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940" w:rsidRPr="00591940" w:rsidRDefault="00591940" w:rsidP="00591940">
      <w:pPr>
        <w:jc w:val="center"/>
        <w:rPr>
          <w:rFonts w:cstheme="minorHAnsi"/>
          <w:b/>
          <w:sz w:val="24"/>
          <w:szCs w:val="24"/>
          <w:lang w:val="en-US"/>
        </w:rPr>
      </w:pPr>
      <w:r w:rsidRPr="00591940">
        <w:rPr>
          <w:rFonts w:cstheme="minorHAnsi"/>
          <w:b/>
          <w:sz w:val="24"/>
          <w:szCs w:val="24"/>
          <w:lang w:val="en-US"/>
        </w:rPr>
        <w:t>GLOBAL COMMENTS FIRST GRADE PERIOD III 2011-12</w:t>
      </w:r>
    </w:p>
    <w:p w:rsidR="00591940" w:rsidRPr="00591940" w:rsidRDefault="00591940" w:rsidP="00591940">
      <w:pPr>
        <w:rPr>
          <w:rFonts w:cstheme="minorHAnsi"/>
          <w:sz w:val="24"/>
          <w:szCs w:val="24"/>
        </w:rPr>
      </w:pPr>
      <w:r w:rsidRPr="00591940">
        <w:rPr>
          <w:rFonts w:cstheme="minorHAnsi"/>
          <w:b/>
          <w:sz w:val="24"/>
          <w:szCs w:val="24"/>
        </w:rPr>
        <w:t>P.S.E</w:t>
      </w:r>
      <w:r w:rsidRPr="00591940">
        <w:rPr>
          <w:rFonts w:cstheme="minorHAnsi"/>
          <w:sz w:val="24"/>
          <w:szCs w:val="24"/>
        </w:rPr>
        <w:t>.</w:t>
      </w:r>
    </w:p>
    <w:p w:rsidR="00B60821" w:rsidRPr="00591940" w:rsidRDefault="00591940">
      <w:pPr>
        <w:rPr>
          <w:rFonts w:cstheme="minorHAnsi"/>
          <w:sz w:val="24"/>
          <w:szCs w:val="24"/>
        </w:rPr>
      </w:pPr>
      <w:r w:rsidRPr="00591940">
        <w:rPr>
          <w:rFonts w:cstheme="minorHAnsi"/>
          <w:sz w:val="24"/>
          <w:szCs w:val="24"/>
        </w:rPr>
        <w:t xml:space="preserve">Durante el tercer período se trabajó el desarrollo de la conciencia y </w:t>
      </w:r>
      <w:ins w:id="0" w:author="cfayad" w:date="2012-06-11T23:02:00Z">
        <w:r w:rsidR="003E3ED9">
          <w:rPr>
            <w:rFonts w:cstheme="minorHAnsi"/>
            <w:sz w:val="24"/>
            <w:szCs w:val="24"/>
          </w:rPr>
          <w:t xml:space="preserve">en la </w:t>
        </w:r>
      </w:ins>
      <w:r w:rsidRPr="00591940">
        <w:rPr>
          <w:rFonts w:cstheme="minorHAnsi"/>
          <w:sz w:val="24"/>
          <w:szCs w:val="24"/>
        </w:rPr>
        <w:t xml:space="preserve">aplicación de las habilidades sociales que les permiten a los niños lograr mayor autonomía en su desempeño, tanto en lo académico como en su crecimiento personal. De esta manera, en el eje de Identidad nos enfocamos en reflexionar sobre las experiencias en </w:t>
      </w:r>
      <w:del w:id="1" w:author="cfayad" w:date="2012-06-11T23:02:00Z">
        <w:r w:rsidRPr="00591940" w:rsidDel="003E3ED9">
          <w:rPr>
            <w:rFonts w:cstheme="minorHAnsi"/>
            <w:sz w:val="24"/>
            <w:szCs w:val="24"/>
          </w:rPr>
          <w:delText xml:space="preserve">el </w:delText>
        </w:r>
      </w:del>
      <w:ins w:id="2" w:author="cfayad" w:date="2012-06-11T23:02:00Z">
        <w:r w:rsidR="003E3ED9">
          <w:rPr>
            <w:rFonts w:cstheme="minorHAnsi"/>
            <w:sz w:val="24"/>
            <w:szCs w:val="24"/>
          </w:rPr>
          <w:t>lo que respecta al</w:t>
        </w:r>
        <w:r w:rsidR="003E3ED9" w:rsidRPr="00591940">
          <w:rPr>
            <w:rFonts w:cstheme="minorHAnsi"/>
            <w:sz w:val="24"/>
            <w:szCs w:val="24"/>
          </w:rPr>
          <w:t xml:space="preserve"> </w:t>
        </w:r>
      </w:ins>
      <w:r w:rsidRPr="00591940">
        <w:rPr>
          <w:rFonts w:cstheme="minorHAnsi"/>
          <w:sz w:val="24"/>
          <w:szCs w:val="24"/>
        </w:rPr>
        <w:t xml:space="preserve">reconocimiento de las capacidades y </w:t>
      </w:r>
      <w:ins w:id="3" w:author="cfayad" w:date="2012-06-11T23:03:00Z">
        <w:r w:rsidR="003E3ED9">
          <w:rPr>
            <w:rFonts w:cstheme="minorHAnsi"/>
            <w:sz w:val="24"/>
            <w:szCs w:val="24"/>
          </w:rPr>
          <w:t xml:space="preserve">a </w:t>
        </w:r>
      </w:ins>
      <w:r w:rsidRPr="00591940">
        <w:rPr>
          <w:rFonts w:cstheme="minorHAnsi"/>
          <w:sz w:val="24"/>
          <w:szCs w:val="24"/>
        </w:rPr>
        <w:t xml:space="preserve">cómo utilizarlas para alcanzar metas. En cuanto al eje de Vida Activa, se abordaron aspectos relacionados con hábitos de seguridad y salud. Finalmente, en el eje de Interacción se desarrollaron actividades que les permitieron a los niños reconocer y celebrar los logros de sus compañeros, comprender las consecuencias de sus actos, </w:t>
      </w:r>
      <w:ins w:id="4" w:author="cfayad" w:date="2012-06-11T23:06:00Z">
        <w:r w:rsidR="003E3ED9">
          <w:rPr>
            <w:rFonts w:cstheme="minorHAnsi"/>
            <w:sz w:val="24"/>
            <w:szCs w:val="24"/>
          </w:rPr>
          <w:t xml:space="preserve">y </w:t>
        </w:r>
      </w:ins>
      <w:r w:rsidRPr="00591940">
        <w:rPr>
          <w:rFonts w:cstheme="minorHAnsi"/>
          <w:sz w:val="24"/>
          <w:szCs w:val="24"/>
        </w:rPr>
        <w:t>conocer la importancia de los hábitos de estudio y desarrollarlos adecuadamente.</w:t>
      </w:r>
    </w:p>
    <w:p w:rsidR="00591940" w:rsidRPr="00591940" w:rsidRDefault="00591940" w:rsidP="00591940">
      <w:pPr>
        <w:rPr>
          <w:rFonts w:cstheme="minorHAnsi"/>
          <w:b/>
          <w:sz w:val="24"/>
          <w:szCs w:val="24"/>
        </w:rPr>
      </w:pPr>
    </w:p>
    <w:p w:rsidR="00591940" w:rsidRPr="00591940" w:rsidRDefault="00591940" w:rsidP="00591940">
      <w:pPr>
        <w:rPr>
          <w:rFonts w:cstheme="minorHAnsi"/>
          <w:sz w:val="24"/>
          <w:szCs w:val="24"/>
        </w:rPr>
      </w:pPr>
      <w:r w:rsidRPr="00591940">
        <w:rPr>
          <w:rFonts w:cstheme="minorHAnsi"/>
          <w:b/>
          <w:sz w:val="24"/>
          <w:szCs w:val="24"/>
        </w:rPr>
        <w:t>UNIT:</w:t>
      </w:r>
    </w:p>
    <w:p w:rsidR="00591940" w:rsidRPr="00591940" w:rsidRDefault="00591940" w:rsidP="00591940">
      <w:pPr>
        <w:jc w:val="both"/>
        <w:rPr>
          <w:rFonts w:cstheme="minorHAnsi"/>
          <w:sz w:val="24"/>
          <w:szCs w:val="24"/>
        </w:rPr>
      </w:pPr>
      <w:r w:rsidRPr="00591940">
        <w:rPr>
          <w:rFonts w:cstheme="minorHAnsi"/>
          <w:sz w:val="24"/>
          <w:szCs w:val="24"/>
        </w:rPr>
        <w:t xml:space="preserve">Durante este último período del año escolar indagamos en los temas </w:t>
      </w:r>
      <w:ins w:id="5" w:author="cfayad" w:date="2012-06-11T23:06:00Z">
        <w:r w:rsidR="003E3ED9">
          <w:rPr>
            <w:rFonts w:cstheme="minorHAnsi"/>
            <w:sz w:val="24"/>
            <w:szCs w:val="24"/>
          </w:rPr>
          <w:t xml:space="preserve">transdisciplinarios </w:t>
        </w:r>
      </w:ins>
      <w:r w:rsidRPr="00591940">
        <w:rPr>
          <w:rFonts w:cstheme="minorHAnsi"/>
          <w:sz w:val="24"/>
          <w:szCs w:val="24"/>
        </w:rPr>
        <w:t>“</w:t>
      </w:r>
      <w:proofErr w:type="spellStart"/>
      <w:r w:rsidRPr="00591940">
        <w:rPr>
          <w:rFonts w:cstheme="minorHAnsi"/>
          <w:sz w:val="24"/>
          <w:szCs w:val="24"/>
        </w:rPr>
        <w:t>How</w:t>
      </w:r>
      <w:proofErr w:type="spellEnd"/>
      <w:ins w:id="6" w:author="cfayad" w:date="2012-06-11T23:06:00Z">
        <w:r w:rsidR="003E3ED9">
          <w:rPr>
            <w:rFonts w:cstheme="minorHAnsi"/>
            <w:sz w:val="24"/>
            <w:szCs w:val="24"/>
          </w:rPr>
          <w:t xml:space="preserve"> </w:t>
        </w:r>
      </w:ins>
      <w:r w:rsidRPr="00591940">
        <w:rPr>
          <w:rFonts w:cstheme="minorHAnsi"/>
          <w:sz w:val="24"/>
          <w:szCs w:val="24"/>
        </w:rPr>
        <w:t>the</w:t>
      </w:r>
      <w:ins w:id="7" w:author="cfayad" w:date="2012-06-11T23:06:00Z">
        <w:r w:rsidR="003E3ED9">
          <w:rPr>
            <w:rFonts w:cstheme="minorHAnsi"/>
            <w:sz w:val="24"/>
            <w:szCs w:val="24"/>
          </w:rPr>
          <w:t xml:space="preserve"> </w:t>
        </w:r>
      </w:ins>
      <w:r w:rsidRPr="00591940">
        <w:rPr>
          <w:rFonts w:cstheme="minorHAnsi"/>
          <w:sz w:val="24"/>
          <w:szCs w:val="24"/>
        </w:rPr>
        <w:t>World Works” y “</w:t>
      </w:r>
      <w:proofErr w:type="spellStart"/>
      <w:r w:rsidRPr="00591940">
        <w:rPr>
          <w:rFonts w:cstheme="minorHAnsi"/>
          <w:sz w:val="24"/>
          <w:szCs w:val="24"/>
        </w:rPr>
        <w:t>Who</w:t>
      </w:r>
      <w:proofErr w:type="spellEnd"/>
      <w:ins w:id="8" w:author="cfayad" w:date="2012-06-11T23:06:00Z">
        <w:r w:rsidR="003E3ED9">
          <w:rPr>
            <w:rFonts w:cstheme="minorHAnsi"/>
            <w:sz w:val="24"/>
            <w:szCs w:val="24"/>
          </w:rPr>
          <w:t xml:space="preserve"> </w:t>
        </w:r>
      </w:ins>
      <w:proofErr w:type="spellStart"/>
      <w:r w:rsidRPr="00591940">
        <w:rPr>
          <w:rFonts w:cstheme="minorHAnsi"/>
          <w:sz w:val="24"/>
          <w:szCs w:val="24"/>
        </w:rPr>
        <w:t>We</w:t>
      </w:r>
      <w:proofErr w:type="spellEnd"/>
      <w:r w:rsidRPr="00591940">
        <w:rPr>
          <w:rFonts w:cstheme="minorHAnsi"/>
          <w:sz w:val="24"/>
          <w:szCs w:val="24"/>
        </w:rPr>
        <w:t xml:space="preserve"> Are”. </w:t>
      </w:r>
      <w:del w:id="9" w:author="cfayad" w:date="2012-06-11T23:08:00Z">
        <w:r w:rsidRPr="00591940" w:rsidDel="003E3ED9">
          <w:rPr>
            <w:rFonts w:cstheme="minorHAnsi"/>
            <w:sz w:val="24"/>
            <w:szCs w:val="24"/>
          </w:rPr>
          <w:delText>El primero,</w:delText>
        </w:r>
      </w:del>
      <w:ins w:id="10" w:author="cfayad" w:date="2012-06-11T23:08:00Z">
        <w:r w:rsidR="003E3ED9">
          <w:rPr>
            <w:rFonts w:cstheme="minorHAnsi"/>
            <w:sz w:val="24"/>
            <w:szCs w:val="24"/>
          </w:rPr>
          <w:t>La quinta unidad de indagación</w:t>
        </w:r>
      </w:ins>
      <w:r w:rsidRPr="00591940">
        <w:rPr>
          <w:rFonts w:cstheme="minorHAnsi"/>
          <w:sz w:val="24"/>
          <w:szCs w:val="24"/>
        </w:rPr>
        <w:t xml:space="preserve"> giró en torno de cómo el conocimiento del origen de algunos materiales y su producción tiene</w:t>
      </w:r>
      <w:del w:id="11" w:author="cfayad" w:date="2012-06-11T23:07:00Z">
        <w:r w:rsidRPr="00591940" w:rsidDel="003E3ED9">
          <w:rPr>
            <w:rFonts w:cstheme="minorHAnsi"/>
            <w:sz w:val="24"/>
            <w:szCs w:val="24"/>
          </w:rPr>
          <w:delText>n</w:delText>
        </w:r>
      </w:del>
      <w:r w:rsidRPr="00591940">
        <w:rPr>
          <w:rFonts w:cstheme="minorHAnsi"/>
          <w:sz w:val="24"/>
          <w:szCs w:val="24"/>
        </w:rPr>
        <w:t xml:space="preserve"> implicaciones en el medio ambiente y </w:t>
      </w:r>
      <w:del w:id="12" w:author="cfayad" w:date="2012-06-11T23:07:00Z">
        <w:r w:rsidRPr="00591940" w:rsidDel="003E3ED9">
          <w:rPr>
            <w:rFonts w:cstheme="minorHAnsi"/>
            <w:sz w:val="24"/>
            <w:szCs w:val="24"/>
          </w:rPr>
          <w:delText xml:space="preserve"> </w:delText>
        </w:r>
      </w:del>
      <w:r w:rsidRPr="00591940">
        <w:rPr>
          <w:rFonts w:cstheme="minorHAnsi"/>
          <w:sz w:val="24"/>
          <w:szCs w:val="24"/>
        </w:rPr>
        <w:t xml:space="preserve">cómo los seres humanos podemos reducir el consumo de éstos para minimizar los efectos adversos en el </w:t>
      </w:r>
      <w:del w:id="13" w:author="cfayad" w:date="2012-06-11T23:07:00Z">
        <w:r w:rsidRPr="00591940" w:rsidDel="003E3ED9">
          <w:rPr>
            <w:rFonts w:cstheme="minorHAnsi"/>
            <w:sz w:val="24"/>
            <w:szCs w:val="24"/>
          </w:rPr>
          <w:delText>Planeta</w:delText>
        </w:r>
      </w:del>
      <w:ins w:id="14" w:author="cfayad" w:date="2012-06-11T23:07:00Z">
        <w:r w:rsidR="003E3ED9">
          <w:rPr>
            <w:rFonts w:cstheme="minorHAnsi"/>
            <w:sz w:val="24"/>
            <w:szCs w:val="24"/>
          </w:rPr>
          <w:t>p</w:t>
        </w:r>
        <w:r w:rsidR="003E3ED9" w:rsidRPr="00591940">
          <w:rPr>
            <w:rFonts w:cstheme="minorHAnsi"/>
            <w:sz w:val="24"/>
            <w:szCs w:val="24"/>
          </w:rPr>
          <w:t>laneta</w:t>
        </w:r>
      </w:ins>
      <w:r w:rsidRPr="00591940">
        <w:rPr>
          <w:rFonts w:cstheme="minorHAnsi"/>
          <w:sz w:val="24"/>
          <w:szCs w:val="24"/>
        </w:rPr>
        <w:t xml:space="preserve">. </w:t>
      </w:r>
    </w:p>
    <w:p w:rsidR="00591940" w:rsidRPr="00591940" w:rsidRDefault="00591940" w:rsidP="00591940">
      <w:pPr>
        <w:rPr>
          <w:rFonts w:cstheme="minorHAnsi"/>
          <w:sz w:val="24"/>
          <w:szCs w:val="24"/>
        </w:rPr>
      </w:pPr>
      <w:r w:rsidRPr="00591940">
        <w:rPr>
          <w:rFonts w:cstheme="minorHAnsi"/>
          <w:sz w:val="24"/>
          <w:szCs w:val="24"/>
        </w:rPr>
        <w:t xml:space="preserve">En la última </w:t>
      </w:r>
      <w:ins w:id="15" w:author="cfayad" w:date="2012-06-11T23:08:00Z">
        <w:r w:rsidR="003E3ED9">
          <w:rPr>
            <w:rFonts w:cstheme="minorHAnsi"/>
            <w:sz w:val="24"/>
            <w:szCs w:val="24"/>
          </w:rPr>
          <w:t>u</w:t>
        </w:r>
      </w:ins>
      <w:del w:id="16" w:author="cfayad" w:date="2012-06-11T23:08:00Z">
        <w:r w:rsidRPr="00591940" w:rsidDel="003E3ED9">
          <w:rPr>
            <w:rFonts w:cstheme="minorHAnsi"/>
            <w:sz w:val="24"/>
            <w:szCs w:val="24"/>
          </w:rPr>
          <w:delText>U</w:delText>
        </w:r>
      </w:del>
      <w:r w:rsidRPr="00591940">
        <w:rPr>
          <w:rFonts w:cstheme="minorHAnsi"/>
          <w:sz w:val="24"/>
          <w:szCs w:val="24"/>
        </w:rPr>
        <w:t xml:space="preserve">nidad de </w:t>
      </w:r>
      <w:ins w:id="17" w:author="cfayad" w:date="2012-06-11T23:08:00Z">
        <w:r w:rsidR="003E3ED9">
          <w:rPr>
            <w:rFonts w:cstheme="minorHAnsi"/>
            <w:sz w:val="24"/>
            <w:szCs w:val="24"/>
          </w:rPr>
          <w:t>i</w:t>
        </w:r>
      </w:ins>
      <w:del w:id="18" w:author="cfayad" w:date="2012-06-11T23:08:00Z">
        <w:r w:rsidRPr="00591940" w:rsidDel="003E3ED9">
          <w:rPr>
            <w:rFonts w:cstheme="minorHAnsi"/>
            <w:sz w:val="24"/>
            <w:szCs w:val="24"/>
          </w:rPr>
          <w:delText>I</w:delText>
        </w:r>
      </w:del>
      <w:r w:rsidRPr="00591940">
        <w:rPr>
          <w:rFonts w:cstheme="minorHAnsi"/>
          <w:sz w:val="24"/>
          <w:szCs w:val="24"/>
        </w:rPr>
        <w:t xml:space="preserve">ndagación los niños profundizaron en conceptos relacionados con su crecimiento físico y su desarrollo emocional y cognitivo, lo que les permitió ser más conscientes de su propio proceso, teniendo en cuenta los retos que las personas adquieren </w:t>
      </w:r>
      <w:del w:id="19" w:author="cfayad" w:date="2012-06-11T23:09:00Z">
        <w:r w:rsidRPr="00591940" w:rsidDel="003E3ED9">
          <w:rPr>
            <w:rFonts w:cstheme="minorHAnsi"/>
            <w:sz w:val="24"/>
            <w:szCs w:val="24"/>
          </w:rPr>
          <w:delText>en la</w:delText>
        </w:r>
      </w:del>
      <w:ins w:id="20" w:author="cfayad" w:date="2012-06-11T23:09:00Z">
        <w:r w:rsidR="003E3ED9">
          <w:rPr>
            <w:rFonts w:cstheme="minorHAnsi"/>
            <w:sz w:val="24"/>
            <w:szCs w:val="24"/>
          </w:rPr>
          <w:t>a</w:t>
        </w:r>
      </w:ins>
      <w:r w:rsidRPr="00591940">
        <w:rPr>
          <w:rFonts w:cstheme="minorHAnsi"/>
          <w:sz w:val="24"/>
          <w:szCs w:val="24"/>
        </w:rPr>
        <w:t xml:space="preserve"> medida que van creciendo.</w:t>
      </w:r>
    </w:p>
    <w:p w:rsidR="00591940" w:rsidRPr="00591940" w:rsidRDefault="00591940" w:rsidP="00591940">
      <w:pPr>
        <w:rPr>
          <w:rFonts w:cstheme="minorHAnsi"/>
          <w:sz w:val="24"/>
          <w:szCs w:val="24"/>
        </w:rPr>
      </w:pPr>
    </w:p>
    <w:p w:rsidR="00591940" w:rsidRPr="00591940" w:rsidRDefault="00591940" w:rsidP="00591940">
      <w:pPr>
        <w:rPr>
          <w:rFonts w:cstheme="minorHAnsi"/>
          <w:b/>
          <w:sz w:val="24"/>
          <w:szCs w:val="24"/>
        </w:rPr>
      </w:pPr>
      <w:bookmarkStart w:id="21" w:name="_GoBack"/>
      <w:bookmarkEnd w:id="21"/>
      <w:r w:rsidRPr="00591940">
        <w:rPr>
          <w:rFonts w:cstheme="minorHAnsi"/>
          <w:b/>
          <w:sz w:val="24"/>
          <w:szCs w:val="24"/>
        </w:rPr>
        <w:t>L2:</w:t>
      </w:r>
    </w:p>
    <w:p w:rsidR="00591940" w:rsidRPr="00591940" w:rsidRDefault="00591940" w:rsidP="00591940">
      <w:pPr>
        <w:rPr>
          <w:rFonts w:eastAsia="Times New Roman" w:cstheme="minorHAnsi"/>
          <w:sz w:val="24"/>
          <w:szCs w:val="24"/>
        </w:rPr>
      </w:pPr>
      <w:r w:rsidRPr="00591940">
        <w:rPr>
          <w:rFonts w:eastAsia="Times New Roman" w:cstheme="minorHAnsi"/>
          <w:sz w:val="24"/>
          <w:szCs w:val="24"/>
        </w:rPr>
        <w:t xml:space="preserve">En cuanto a Comunicación  Oral, durante este período se trabajó el vocabulario académico relacionado con las diferentes unidades de </w:t>
      </w:r>
      <w:ins w:id="22" w:author="cfayad" w:date="2012-06-11T23:09:00Z">
        <w:r w:rsidR="003E3ED9">
          <w:rPr>
            <w:rFonts w:eastAsia="Times New Roman" w:cstheme="minorHAnsi"/>
            <w:sz w:val="24"/>
            <w:szCs w:val="24"/>
          </w:rPr>
          <w:t>I</w:t>
        </w:r>
      </w:ins>
      <w:del w:id="23" w:author="cfayad" w:date="2012-06-11T23:09:00Z">
        <w:r w:rsidRPr="00591940" w:rsidDel="003E3ED9">
          <w:rPr>
            <w:rFonts w:eastAsia="Times New Roman" w:cstheme="minorHAnsi"/>
            <w:sz w:val="24"/>
            <w:szCs w:val="24"/>
          </w:rPr>
          <w:delText>i</w:delText>
        </w:r>
      </w:del>
      <w:r w:rsidRPr="00591940">
        <w:rPr>
          <w:rFonts w:eastAsia="Times New Roman" w:cstheme="minorHAnsi"/>
          <w:sz w:val="24"/>
          <w:szCs w:val="24"/>
        </w:rPr>
        <w:t>nglés, utilizándolo en oraciones creadas por los niños en discusiones de clase</w:t>
      </w:r>
      <w:ins w:id="24" w:author="cfayad" w:date="2012-06-11T23:09:00Z">
        <w:r w:rsidR="003E3ED9">
          <w:rPr>
            <w:rFonts w:eastAsia="Times New Roman" w:cstheme="minorHAnsi"/>
            <w:sz w:val="24"/>
            <w:szCs w:val="24"/>
          </w:rPr>
          <w:t>,</w:t>
        </w:r>
      </w:ins>
      <w:r w:rsidRPr="00591940">
        <w:rPr>
          <w:rFonts w:eastAsia="Times New Roman" w:cstheme="minorHAnsi"/>
          <w:sz w:val="24"/>
          <w:szCs w:val="24"/>
        </w:rPr>
        <w:t xml:space="preserve"> para que lograran incorporarlas en su discurso. También se motivó a los niños a utilizar el inglés durante las actividades de clase con la finalidad de que expresaran sus ideas, puntos de vista, sentimientos y experiencias. Asimismo, se trabajaron algunos aspectos gramaticales del inglés, incorporándolos en las discusiones y dando oportunidad a los niños de utilizar estos aspectos en su interacción, con oraciones completas.</w:t>
      </w:r>
    </w:p>
    <w:p w:rsidR="00591940" w:rsidRDefault="00591940" w:rsidP="00591940">
      <w:pPr>
        <w:jc w:val="both"/>
        <w:rPr>
          <w:ins w:id="25" w:author="cfayad" w:date="2012-06-11T23:12:00Z"/>
          <w:rFonts w:cstheme="minorHAnsi"/>
          <w:sz w:val="24"/>
          <w:szCs w:val="24"/>
        </w:rPr>
      </w:pPr>
      <w:r w:rsidRPr="00591940">
        <w:rPr>
          <w:rFonts w:cstheme="minorHAnsi"/>
          <w:sz w:val="24"/>
          <w:szCs w:val="24"/>
        </w:rPr>
        <w:lastRenderedPageBreak/>
        <w:t xml:space="preserve">En Lectura los niños pusieron en práctica nuevas estrategias para comprender textos escritos, tales como el auto monitoreo,  </w:t>
      </w:r>
      <w:ins w:id="26" w:author="cfayad" w:date="2012-06-11T23:09:00Z">
        <w:r w:rsidR="003E3ED9">
          <w:rPr>
            <w:rFonts w:cstheme="minorHAnsi"/>
            <w:sz w:val="24"/>
            <w:szCs w:val="24"/>
          </w:rPr>
          <w:t xml:space="preserve">la </w:t>
        </w:r>
      </w:ins>
      <w:r w:rsidRPr="00591940">
        <w:rPr>
          <w:rFonts w:cstheme="minorHAnsi"/>
          <w:sz w:val="24"/>
          <w:szCs w:val="24"/>
        </w:rPr>
        <w:t xml:space="preserve">conciencia fonológica y </w:t>
      </w:r>
      <w:ins w:id="27" w:author="cfayad" w:date="2012-06-11T23:09:00Z">
        <w:r w:rsidR="003E3ED9">
          <w:rPr>
            <w:rFonts w:cstheme="minorHAnsi"/>
            <w:sz w:val="24"/>
            <w:szCs w:val="24"/>
          </w:rPr>
          <w:t xml:space="preserve">el </w:t>
        </w:r>
      </w:ins>
      <w:r w:rsidRPr="00591940">
        <w:rPr>
          <w:rFonts w:cstheme="minorHAnsi"/>
          <w:sz w:val="24"/>
          <w:szCs w:val="24"/>
        </w:rPr>
        <w:t>leer de nuevo (re</w:t>
      </w:r>
      <w:ins w:id="28" w:author="cfayad" w:date="2012-06-11T23:12:00Z">
        <w:r w:rsidR="00657B36">
          <w:rPr>
            <w:rFonts w:cstheme="minorHAnsi"/>
            <w:sz w:val="24"/>
            <w:szCs w:val="24"/>
          </w:rPr>
          <w:t>-</w:t>
        </w:r>
      </w:ins>
      <w:proofErr w:type="spellStart"/>
      <w:r w:rsidRPr="00591940">
        <w:rPr>
          <w:rFonts w:cstheme="minorHAnsi"/>
          <w:sz w:val="24"/>
          <w:szCs w:val="24"/>
        </w:rPr>
        <w:t>reading</w:t>
      </w:r>
      <w:proofErr w:type="spellEnd"/>
      <w:r w:rsidRPr="00591940">
        <w:rPr>
          <w:rFonts w:cstheme="minorHAnsi"/>
          <w:sz w:val="24"/>
          <w:szCs w:val="24"/>
        </w:rPr>
        <w:t xml:space="preserve">). También extrajeron información sobre textos de no ficción apoyados en preguntas relacionadas con los mismos y describieron características de la personalidad y el comportamiento de algunos personajes de historias justificando la razón de sus reacciones. </w:t>
      </w:r>
    </w:p>
    <w:p w:rsidR="00657B36" w:rsidRPr="00657B36" w:rsidRDefault="00657B36" w:rsidP="00591940">
      <w:pPr>
        <w:jc w:val="both"/>
        <w:rPr>
          <w:rFonts w:cstheme="minorHAnsi"/>
          <w:i/>
          <w:color w:val="0070C0"/>
          <w:sz w:val="24"/>
          <w:szCs w:val="24"/>
          <w:rPrChange w:id="29" w:author="cfayad" w:date="2012-06-11T23:12:00Z">
            <w:rPr>
              <w:rFonts w:cstheme="minorHAnsi"/>
              <w:sz w:val="24"/>
              <w:szCs w:val="24"/>
            </w:rPr>
          </w:rPrChange>
        </w:rPr>
      </w:pPr>
      <w:ins w:id="30" w:author="cfayad" w:date="2012-06-11T23:12:00Z">
        <w:r>
          <w:rPr>
            <w:rFonts w:cstheme="minorHAnsi"/>
            <w:i/>
            <w:color w:val="0070C0"/>
            <w:sz w:val="24"/>
            <w:szCs w:val="24"/>
          </w:rPr>
          <w:t>(En este párrafo pueden optar por eliminar los tres artículos; el punto es la homogeneidad: o todos con art</w:t>
        </w:r>
      </w:ins>
      <w:ins w:id="31" w:author="cfayad" w:date="2012-06-11T23:13:00Z">
        <w:r>
          <w:rPr>
            <w:rFonts w:cstheme="minorHAnsi"/>
            <w:i/>
            <w:color w:val="0070C0"/>
            <w:sz w:val="24"/>
            <w:szCs w:val="24"/>
          </w:rPr>
          <w:t>ículo, o todos sin artículo.)</w:t>
        </w:r>
      </w:ins>
    </w:p>
    <w:p w:rsidR="00591940" w:rsidRPr="00591940" w:rsidRDefault="00591940" w:rsidP="00591940">
      <w:pPr>
        <w:rPr>
          <w:rFonts w:cstheme="minorHAnsi"/>
          <w:sz w:val="24"/>
          <w:szCs w:val="24"/>
        </w:rPr>
      </w:pPr>
      <w:r w:rsidRPr="00591940">
        <w:rPr>
          <w:rFonts w:cstheme="minorHAnsi"/>
          <w:sz w:val="24"/>
          <w:szCs w:val="24"/>
        </w:rPr>
        <w:t>En cuanto a la Escritura, los niños crearon nuevos tipos de texto tales como reportes y textos procedimentales, teniendo en cuenta el proceso adecuado que incluye la planeación, la redacción de un borrador y finalmente la edición. A su vez, en la construcción de los textos los estudiantes debían tener en cuenta los hechos, las acciones, el orden de las mismas y la escritura correcta de las palabras de uso frecuente, con el fin de que dichos textos fueran coherentes para el lector.</w:t>
      </w:r>
    </w:p>
    <w:p w:rsidR="00591940" w:rsidRPr="00591940" w:rsidRDefault="00591940" w:rsidP="00591940">
      <w:pPr>
        <w:rPr>
          <w:rStyle w:val="textrun"/>
          <w:rFonts w:cstheme="minorHAnsi"/>
          <w:sz w:val="24"/>
          <w:szCs w:val="24"/>
        </w:rPr>
      </w:pPr>
      <w:r w:rsidRPr="00591940">
        <w:rPr>
          <w:rStyle w:val="textrun"/>
          <w:rFonts w:cstheme="minorHAnsi"/>
          <w:sz w:val="24"/>
          <w:szCs w:val="24"/>
        </w:rPr>
        <w:t>En el eje de Visualización y Presentación</w:t>
      </w:r>
      <w:ins w:id="32" w:author="cfayad" w:date="2012-06-11T23:14:00Z">
        <w:r w:rsidR="00657B36">
          <w:rPr>
            <w:rStyle w:val="textrun"/>
            <w:rFonts w:cstheme="minorHAnsi"/>
            <w:sz w:val="24"/>
            <w:szCs w:val="24"/>
          </w:rPr>
          <w:t>,</w:t>
        </w:r>
      </w:ins>
      <w:r w:rsidRPr="00591940">
        <w:rPr>
          <w:rStyle w:val="textrun"/>
          <w:rFonts w:cstheme="minorHAnsi"/>
          <w:sz w:val="24"/>
          <w:szCs w:val="24"/>
        </w:rPr>
        <w:t xml:space="preserve"> los niños fueron invitados a discutir textos visuales y </w:t>
      </w:r>
      <w:ins w:id="33" w:author="cfayad" w:date="2012-06-11T23:14:00Z">
        <w:r w:rsidR="00657B36">
          <w:rPr>
            <w:rStyle w:val="textrun"/>
            <w:rFonts w:cstheme="minorHAnsi"/>
            <w:sz w:val="24"/>
            <w:szCs w:val="24"/>
          </w:rPr>
          <w:t xml:space="preserve">a </w:t>
        </w:r>
      </w:ins>
      <w:r w:rsidRPr="00591940">
        <w:rPr>
          <w:rStyle w:val="textrun"/>
          <w:rFonts w:cstheme="minorHAnsi"/>
          <w:sz w:val="24"/>
          <w:szCs w:val="24"/>
        </w:rPr>
        <w:t xml:space="preserve">plantear preguntas acerca de los mismos, entre los cuales se </w:t>
      </w:r>
      <w:del w:id="34" w:author="cfayad" w:date="2012-06-11T23:14:00Z">
        <w:r w:rsidRPr="00591940" w:rsidDel="00657B36">
          <w:rPr>
            <w:rStyle w:val="textrun"/>
            <w:rFonts w:cstheme="minorHAnsi"/>
            <w:sz w:val="24"/>
            <w:szCs w:val="24"/>
          </w:rPr>
          <w:delText xml:space="preserve">encontraron </w:delText>
        </w:r>
      </w:del>
      <w:ins w:id="35" w:author="cfayad" w:date="2012-06-11T23:14:00Z">
        <w:r w:rsidR="00657B36" w:rsidRPr="00591940">
          <w:rPr>
            <w:rStyle w:val="textrun"/>
            <w:rFonts w:cstheme="minorHAnsi"/>
            <w:sz w:val="24"/>
            <w:szCs w:val="24"/>
          </w:rPr>
          <w:t>encontra</w:t>
        </w:r>
        <w:r w:rsidR="00657B36">
          <w:rPr>
            <w:rStyle w:val="textrun"/>
            <w:rFonts w:cstheme="minorHAnsi"/>
            <w:sz w:val="24"/>
            <w:szCs w:val="24"/>
          </w:rPr>
          <w:t>ban</w:t>
        </w:r>
        <w:r w:rsidR="00657B36" w:rsidRPr="00591940">
          <w:rPr>
            <w:rStyle w:val="textrun"/>
            <w:rFonts w:cstheme="minorHAnsi"/>
            <w:sz w:val="24"/>
            <w:szCs w:val="24"/>
          </w:rPr>
          <w:t xml:space="preserve"> </w:t>
        </w:r>
      </w:ins>
      <w:r w:rsidRPr="00591940">
        <w:rPr>
          <w:rStyle w:val="textrun"/>
          <w:rFonts w:cstheme="minorHAnsi"/>
          <w:sz w:val="24"/>
          <w:szCs w:val="24"/>
        </w:rPr>
        <w:t>organizadores gráficos e ilustraciones de diversos tipos. Asimismo</w:t>
      </w:r>
      <w:ins w:id="36" w:author="cfayad" w:date="2012-06-11T23:15:00Z">
        <w:r w:rsidR="00657B36">
          <w:rPr>
            <w:rStyle w:val="textrun"/>
            <w:rFonts w:cstheme="minorHAnsi"/>
            <w:sz w:val="24"/>
            <w:szCs w:val="24"/>
          </w:rPr>
          <w:t>,</w:t>
        </w:r>
      </w:ins>
      <w:r w:rsidRPr="00591940">
        <w:rPr>
          <w:rStyle w:val="textrun"/>
          <w:rFonts w:cstheme="minorHAnsi"/>
          <w:sz w:val="24"/>
          <w:szCs w:val="24"/>
        </w:rPr>
        <w:t xml:space="preserve"> los estudiantes tuvieron oportunidades de crear sus propios afiches usando colores y formas para comunicarse con el público.</w:t>
      </w:r>
    </w:p>
    <w:p w:rsidR="00591940" w:rsidRPr="00591940" w:rsidRDefault="00591940" w:rsidP="00591940">
      <w:pPr>
        <w:rPr>
          <w:rStyle w:val="textrun"/>
          <w:rFonts w:cstheme="minorHAnsi"/>
          <w:sz w:val="24"/>
          <w:szCs w:val="24"/>
        </w:rPr>
      </w:pPr>
    </w:p>
    <w:p w:rsidR="00591940" w:rsidRPr="00591940" w:rsidRDefault="00591940" w:rsidP="00591940">
      <w:pPr>
        <w:rPr>
          <w:rFonts w:cstheme="minorHAnsi"/>
          <w:sz w:val="24"/>
          <w:szCs w:val="24"/>
        </w:rPr>
      </w:pPr>
      <w:r w:rsidRPr="00591940">
        <w:rPr>
          <w:rFonts w:cstheme="minorHAnsi"/>
          <w:b/>
          <w:sz w:val="24"/>
          <w:szCs w:val="24"/>
        </w:rPr>
        <w:t>MATHS:</w:t>
      </w:r>
    </w:p>
    <w:p w:rsidR="00591940" w:rsidRPr="00591940" w:rsidRDefault="00591940" w:rsidP="00591940">
      <w:pPr>
        <w:rPr>
          <w:rFonts w:cstheme="minorHAnsi"/>
          <w:sz w:val="24"/>
          <w:szCs w:val="24"/>
        </w:rPr>
      </w:pPr>
      <w:r w:rsidRPr="00591940">
        <w:rPr>
          <w:rFonts w:cstheme="minorHAnsi"/>
          <w:sz w:val="24"/>
          <w:szCs w:val="24"/>
        </w:rPr>
        <w:t>Durante este período, en el eje curricular de  Manejo de Datos</w:t>
      </w:r>
      <w:ins w:id="37" w:author="cfayad" w:date="2012-06-11T23:15:00Z">
        <w:r w:rsidR="00657B36">
          <w:rPr>
            <w:rFonts w:cstheme="minorHAnsi"/>
            <w:sz w:val="24"/>
            <w:szCs w:val="24"/>
          </w:rPr>
          <w:t>,</w:t>
        </w:r>
      </w:ins>
      <w:r w:rsidRPr="00591940">
        <w:rPr>
          <w:rFonts w:cstheme="minorHAnsi"/>
          <w:sz w:val="24"/>
          <w:szCs w:val="24"/>
        </w:rPr>
        <w:t xml:space="preserve"> los niños ampliaron la variedad de gráficas que saben manejar para incluir diagramas de Carroll. Se les propuso utilizar su criterio para escoger la gráfica más apropiada al organizar datos específicos, </w:t>
      </w:r>
      <w:ins w:id="38" w:author="cfayad" w:date="2012-06-11T23:15:00Z">
        <w:r w:rsidR="00657B36">
          <w:rPr>
            <w:rFonts w:cstheme="minorHAnsi"/>
            <w:sz w:val="24"/>
            <w:szCs w:val="24"/>
          </w:rPr>
          <w:t xml:space="preserve">y </w:t>
        </w:r>
      </w:ins>
      <w:r w:rsidRPr="00591940">
        <w:rPr>
          <w:rFonts w:cstheme="minorHAnsi"/>
          <w:sz w:val="24"/>
          <w:szCs w:val="24"/>
        </w:rPr>
        <w:t>tuvieron la oportunidad de  interpretar los datos representados en gráficas hechas por otros</w:t>
      </w:r>
      <w:ins w:id="39" w:author="cfayad" w:date="2012-06-11T23:15:00Z">
        <w:r w:rsidR="00657B36">
          <w:rPr>
            <w:rFonts w:cstheme="minorHAnsi"/>
            <w:sz w:val="24"/>
            <w:szCs w:val="24"/>
          </w:rPr>
          <w:t>,</w:t>
        </w:r>
      </w:ins>
      <w:r w:rsidRPr="00591940">
        <w:rPr>
          <w:rFonts w:cstheme="minorHAnsi"/>
          <w:sz w:val="24"/>
          <w:szCs w:val="24"/>
        </w:rPr>
        <w:t xml:space="preserve"> y de explorar la probabilidad de ciertos resultados en situaciones concretas teniendo en cuenta la observación de las variables.</w:t>
      </w:r>
    </w:p>
    <w:p w:rsidR="00591940" w:rsidRPr="00591940" w:rsidRDefault="00591940" w:rsidP="00591940">
      <w:pPr>
        <w:rPr>
          <w:rFonts w:cstheme="minorHAnsi"/>
          <w:sz w:val="24"/>
          <w:szCs w:val="24"/>
        </w:rPr>
      </w:pPr>
      <w:r w:rsidRPr="00591940">
        <w:rPr>
          <w:rFonts w:cstheme="minorHAnsi"/>
          <w:sz w:val="24"/>
          <w:szCs w:val="24"/>
        </w:rPr>
        <w:t>En cuanto a Medición, los niños exploraron y nombraron algunas medidas convencionales para temperatura y tiempo, haciendo énfasis en la lectura del reloj análogo y del digital</w:t>
      </w:r>
      <w:ins w:id="40" w:author="cfayad" w:date="2012-06-11T23:15:00Z">
        <w:r w:rsidR="00657B36">
          <w:rPr>
            <w:rFonts w:cstheme="minorHAnsi"/>
            <w:sz w:val="24"/>
            <w:szCs w:val="24"/>
          </w:rPr>
          <w:t>,</w:t>
        </w:r>
      </w:ins>
      <w:r w:rsidRPr="00591940">
        <w:rPr>
          <w:rFonts w:cstheme="minorHAnsi"/>
          <w:sz w:val="24"/>
          <w:szCs w:val="24"/>
        </w:rPr>
        <w:t xml:space="preserve"> y </w:t>
      </w:r>
      <w:ins w:id="41" w:author="cfayad" w:date="2012-06-11T23:15:00Z">
        <w:r w:rsidR="00657B36">
          <w:rPr>
            <w:rFonts w:cstheme="minorHAnsi"/>
            <w:sz w:val="24"/>
            <w:szCs w:val="24"/>
          </w:rPr>
          <w:t xml:space="preserve">en </w:t>
        </w:r>
      </w:ins>
      <w:r w:rsidRPr="00591940">
        <w:rPr>
          <w:rFonts w:cstheme="minorHAnsi"/>
          <w:sz w:val="24"/>
          <w:szCs w:val="24"/>
        </w:rPr>
        <w:t>el uso del termómetro.</w:t>
      </w:r>
    </w:p>
    <w:p w:rsidR="00591940" w:rsidRPr="00591940" w:rsidRDefault="00591940" w:rsidP="00591940">
      <w:pPr>
        <w:rPr>
          <w:rFonts w:cstheme="minorHAnsi"/>
          <w:sz w:val="24"/>
          <w:szCs w:val="24"/>
        </w:rPr>
      </w:pPr>
      <w:r w:rsidRPr="00591940">
        <w:rPr>
          <w:rFonts w:cstheme="minorHAnsi"/>
          <w:sz w:val="24"/>
          <w:szCs w:val="24"/>
        </w:rPr>
        <w:t xml:space="preserve">En el eje curricular de Formas y Espacio, se trabajó en la interpretación y creación de mapas con el propósito de dar y seguir instrucciones de desplazamiento entre dos puntos, en un mapa sencillo, utilizando el vocabulario de posición y desplazamiento. </w:t>
      </w:r>
    </w:p>
    <w:p w:rsidR="00591940" w:rsidRPr="00591940" w:rsidRDefault="00591940" w:rsidP="00591940">
      <w:pPr>
        <w:rPr>
          <w:rFonts w:cstheme="minorHAnsi"/>
          <w:sz w:val="24"/>
          <w:szCs w:val="24"/>
        </w:rPr>
      </w:pPr>
      <w:r w:rsidRPr="00591940">
        <w:rPr>
          <w:rFonts w:cstheme="minorHAnsi"/>
          <w:sz w:val="24"/>
          <w:szCs w:val="24"/>
        </w:rPr>
        <w:lastRenderedPageBreak/>
        <w:t>En Patrones y Funciones</w:t>
      </w:r>
      <w:ins w:id="42" w:author="cfayad" w:date="2012-06-11T23:16:00Z">
        <w:r w:rsidR="00657B36">
          <w:rPr>
            <w:rFonts w:cstheme="minorHAnsi"/>
            <w:sz w:val="24"/>
            <w:szCs w:val="24"/>
          </w:rPr>
          <w:t>,</w:t>
        </w:r>
      </w:ins>
      <w:r w:rsidRPr="00591940">
        <w:rPr>
          <w:rFonts w:cstheme="minorHAnsi"/>
          <w:sz w:val="24"/>
          <w:szCs w:val="24"/>
        </w:rPr>
        <w:t xml:space="preserve"> se trabajó la resolución de problemas utilizando </w:t>
      </w:r>
      <w:r w:rsidRPr="00591940">
        <w:rPr>
          <w:rFonts w:cstheme="minorHAnsi"/>
          <w:i/>
          <w:sz w:val="24"/>
          <w:szCs w:val="24"/>
        </w:rPr>
        <w:t>‘</w:t>
      </w:r>
      <w:proofErr w:type="spellStart"/>
      <w:r w:rsidRPr="00591940">
        <w:rPr>
          <w:rFonts w:cstheme="minorHAnsi"/>
          <w:i/>
          <w:sz w:val="24"/>
          <w:szCs w:val="24"/>
        </w:rPr>
        <w:t>fact</w:t>
      </w:r>
      <w:proofErr w:type="spellEnd"/>
      <w:ins w:id="43" w:author="cfayad" w:date="2012-06-11T23:16:00Z">
        <w:r w:rsidR="00657B36">
          <w:rPr>
            <w:rFonts w:cstheme="minorHAnsi"/>
            <w:i/>
            <w:sz w:val="24"/>
            <w:szCs w:val="24"/>
          </w:rPr>
          <w:t xml:space="preserve"> </w:t>
        </w:r>
      </w:ins>
      <w:proofErr w:type="spellStart"/>
      <w:r w:rsidRPr="00591940">
        <w:rPr>
          <w:rFonts w:cstheme="minorHAnsi"/>
          <w:i/>
          <w:sz w:val="24"/>
          <w:szCs w:val="24"/>
        </w:rPr>
        <w:t>families</w:t>
      </w:r>
      <w:proofErr w:type="spellEnd"/>
      <w:r w:rsidRPr="00591940">
        <w:rPr>
          <w:rFonts w:cstheme="minorHAnsi"/>
          <w:i/>
          <w:sz w:val="24"/>
          <w:szCs w:val="24"/>
        </w:rPr>
        <w:t>’</w:t>
      </w:r>
      <w:r w:rsidRPr="00591940">
        <w:rPr>
          <w:rFonts w:cstheme="minorHAnsi"/>
          <w:sz w:val="24"/>
          <w:szCs w:val="24"/>
        </w:rPr>
        <w:t xml:space="preserve"> de 2 sumas equivalentes y las 2 restas relacionadas con éstas. </w:t>
      </w:r>
      <w:proofErr w:type="spellStart"/>
      <w:ins w:id="44" w:author="cfayad" w:date="2012-06-11T23:16:00Z">
        <w:r w:rsidR="00657B36">
          <w:rPr>
            <w:rFonts w:cstheme="minorHAnsi"/>
            <w:sz w:val="24"/>
            <w:szCs w:val="24"/>
          </w:rPr>
          <w:t>Ej</w:t>
        </w:r>
        <w:proofErr w:type="spellEnd"/>
        <w:r w:rsidR="00657B36">
          <w:rPr>
            <w:rFonts w:cstheme="minorHAnsi"/>
            <w:sz w:val="24"/>
            <w:szCs w:val="24"/>
          </w:rPr>
          <w:t>: 3+2=5, 2+3</w:t>
        </w:r>
      </w:ins>
      <w:ins w:id="45" w:author="cfayad" w:date="2012-06-11T23:17:00Z">
        <w:r w:rsidR="00657B36">
          <w:rPr>
            <w:rFonts w:cstheme="minorHAnsi"/>
            <w:sz w:val="24"/>
            <w:szCs w:val="24"/>
          </w:rPr>
          <w:t>=</w:t>
        </w:r>
      </w:ins>
      <w:ins w:id="46" w:author="cfayad" w:date="2012-06-11T23:16:00Z">
        <w:r w:rsidR="00657B36">
          <w:rPr>
            <w:rFonts w:cstheme="minorHAnsi"/>
            <w:sz w:val="24"/>
            <w:szCs w:val="24"/>
          </w:rPr>
          <w:t>5, 5</w:t>
        </w:r>
      </w:ins>
      <w:ins w:id="47" w:author="cfayad" w:date="2012-06-11T23:18:00Z">
        <w:r w:rsidR="00657B36">
          <w:rPr>
            <w:rFonts w:cstheme="minorHAnsi"/>
            <w:sz w:val="24"/>
            <w:szCs w:val="24"/>
          </w:rPr>
          <w:t xml:space="preserve">-3=2 y 5-2=3. </w:t>
        </w:r>
      </w:ins>
      <w:r w:rsidRPr="00591940">
        <w:rPr>
          <w:rFonts w:cstheme="minorHAnsi"/>
          <w:sz w:val="24"/>
          <w:szCs w:val="24"/>
        </w:rPr>
        <w:t>También se propuso identificar y extender patrones numéricos realizando conteo de cinco en cinco.</w:t>
      </w:r>
    </w:p>
    <w:p w:rsidR="00591940" w:rsidRPr="00591940" w:rsidRDefault="00591940" w:rsidP="00591940">
      <w:pPr>
        <w:rPr>
          <w:rFonts w:cstheme="minorHAnsi"/>
          <w:sz w:val="24"/>
          <w:szCs w:val="24"/>
        </w:rPr>
      </w:pPr>
      <w:r w:rsidRPr="00591940">
        <w:rPr>
          <w:rFonts w:cstheme="minorHAnsi"/>
          <w:sz w:val="24"/>
          <w:szCs w:val="24"/>
        </w:rPr>
        <w:t xml:space="preserve">Finalmente, en </w:t>
      </w:r>
      <w:ins w:id="48" w:author="cfayad" w:date="2012-06-11T23:16:00Z">
        <w:r w:rsidR="00657B36">
          <w:rPr>
            <w:rFonts w:cstheme="minorHAnsi"/>
            <w:sz w:val="24"/>
            <w:szCs w:val="24"/>
          </w:rPr>
          <w:t xml:space="preserve">el eje de </w:t>
        </w:r>
      </w:ins>
      <w:r w:rsidRPr="00591940">
        <w:rPr>
          <w:rFonts w:cstheme="minorHAnsi"/>
          <w:sz w:val="24"/>
          <w:szCs w:val="24"/>
        </w:rPr>
        <w:t>Número,  se trabajó en la realización de aproximaciones de cantidades con diversos objetos dentro del salón</w:t>
      </w:r>
      <w:ins w:id="49" w:author="cfayad" w:date="2012-06-11T23:18:00Z">
        <w:r w:rsidR="00657B36">
          <w:rPr>
            <w:rFonts w:cstheme="minorHAnsi"/>
            <w:sz w:val="24"/>
            <w:szCs w:val="24"/>
          </w:rPr>
          <w:t>,</w:t>
        </w:r>
      </w:ins>
      <w:del w:id="50" w:author="cfayad" w:date="2012-06-11T23:18:00Z">
        <w:r w:rsidRPr="00591940" w:rsidDel="00657B36">
          <w:rPr>
            <w:rFonts w:cstheme="minorHAnsi"/>
            <w:sz w:val="24"/>
            <w:szCs w:val="24"/>
          </w:rPr>
          <w:delText xml:space="preserve"> y </w:delText>
        </w:r>
      </w:del>
      <w:r w:rsidRPr="00591940">
        <w:rPr>
          <w:rFonts w:cstheme="minorHAnsi"/>
          <w:sz w:val="24"/>
          <w:szCs w:val="24"/>
        </w:rPr>
        <w:t>utilizando diferentes tipos de recipientes. También se utilizaron tableros de unidades y decenas para modelar la adición y sustracción de números de uno y dos dígitos, registrando las ecuaciones correspondientes. Los problemas matemáticos que involucraban estos dos tipos de operaciones también se presentaron, discutieron en grupo y se realizaron esquemas para la resolución de éstos. Dentro del salón se realizaron situaciones ficticias de compra y venta, con valores trabajados dentro de las mismas clases, y utilizando juguetes que los niños trajeron de sus casas.</w:t>
      </w:r>
    </w:p>
    <w:p w:rsidR="00591940" w:rsidRPr="00591940" w:rsidRDefault="00591940" w:rsidP="00591940"/>
    <w:sectPr w:rsidR="00591940" w:rsidRPr="00591940" w:rsidSect="00500572">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trackRevisions/>
  <w:defaultTabStop w:val="708"/>
  <w:hyphenationZone w:val="425"/>
  <w:characterSpacingControl w:val="doNotCompress"/>
  <w:compat/>
  <w:rsids>
    <w:rsidRoot w:val="00591940"/>
    <w:rsid w:val="003E3ED9"/>
    <w:rsid w:val="00500572"/>
    <w:rsid w:val="00591940"/>
    <w:rsid w:val="00657B36"/>
    <w:rsid w:val="00A44795"/>
    <w:rsid w:val="00DC5A2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940"/>
    <w:rPr>
      <w:rFonts w:eastAsiaTheme="minorEastAsi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run">
    <w:name w:val="textrun"/>
    <w:basedOn w:val="Fuentedeprrafopredeter"/>
    <w:rsid w:val="00591940"/>
  </w:style>
  <w:style w:type="paragraph" w:styleId="Textodeglobo">
    <w:name w:val="Balloon Text"/>
    <w:basedOn w:val="Normal"/>
    <w:link w:val="TextodegloboCar"/>
    <w:uiPriority w:val="99"/>
    <w:semiHidden/>
    <w:unhideWhenUsed/>
    <w:rsid w:val="00657B3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57B36"/>
    <w:rPr>
      <w:rFonts w:ascii="Tahoma" w:eastAsiaTheme="minorEastAsia" w:hAnsi="Tahoma" w:cs="Tahoma"/>
      <w:sz w:val="16"/>
      <w:szCs w:val="16"/>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940"/>
    <w:rPr>
      <w:rFonts w:eastAsiaTheme="minorEastAsia"/>
      <w:lang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run">
    <w:name w:val="textrun"/>
    <w:basedOn w:val="DefaultParagraphFont"/>
    <w:rsid w:val="00591940"/>
  </w:style>
</w:styles>
</file>

<file path=word/webSettings.xml><?xml version="1.0" encoding="utf-8"?>
<w:webSettings xmlns:r="http://schemas.openxmlformats.org/officeDocument/2006/relationships" xmlns:w="http://schemas.openxmlformats.org/wordprocessingml/2006/main">
  <w:divs>
    <w:div w:id="336931271">
      <w:bodyDiv w:val="1"/>
      <w:marLeft w:val="0"/>
      <w:marRight w:val="0"/>
      <w:marTop w:val="0"/>
      <w:marBottom w:val="0"/>
      <w:divBdr>
        <w:top w:val="none" w:sz="0" w:space="0" w:color="auto"/>
        <w:left w:val="none" w:sz="0" w:space="0" w:color="auto"/>
        <w:bottom w:val="none" w:sz="0" w:space="0" w:color="auto"/>
        <w:right w:val="none" w:sz="0" w:space="0" w:color="auto"/>
      </w:divBdr>
    </w:div>
    <w:div w:id="396392891">
      <w:bodyDiv w:val="1"/>
      <w:marLeft w:val="0"/>
      <w:marRight w:val="0"/>
      <w:marTop w:val="0"/>
      <w:marBottom w:val="0"/>
      <w:divBdr>
        <w:top w:val="none" w:sz="0" w:space="0" w:color="auto"/>
        <w:left w:val="none" w:sz="0" w:space="0" w:color="auto"/>
        <w:bottom w:val="none" w:sz="0" w:space="0" w:color="auto"/>
        <w:right w:val="none" w:sz="0" w:space="0" w:color="auto"/>
      </w:divBdr>
    </w:div>
    <w:div w:id="1237981797">
      <w:bodyDiv w:val="1"/>
      <w:marLeft w:val="0"/>
      <w:marRight w:val="0"/>
      <w:marTop w:val="0"/>
      <w:marBottom w:val="0"/>
      <w:divBdr>
        <w:top w:val="none" w:sz="0" w:space="0" w:color="auto"/>
        <w:left w:val="none" w:sz="0" w:space="0" w:color="auto"/>
        <w:bottom w:val="none" w:sz="0" w:space="0" w:color="auto"/>
        <w:right w:val="none" w:sz="0" w:space="0" w:color="auto"/>
      </w:divBdr>
    </w:div>
    <w:div w:id="1708799758">
      <w:bodyDiv w:val="1"/>
      <w:marLeft w:val="0"/>
      <w:marRight w:val="0"/>
      <w:marTop w:val="0"/>
      <w:marBottom w:val="0"/>
      <w:divBdr>
        <w:top w:val="none" w:sz="0" w:space="0" w:color="auto"/>
        <w:left w:val="none" w:sz="0" w:space="0" w:color="auto"/>
        <w:bottom w:val="none" w:sz="0" w:space="0" w:color="auto"/>
        <w:right w:val="none" w:sz="0" w:space="0" w:color="auto"/>
      </w:divBdr>
    </w:div>
    <w:div w:id="184867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865</Words>
  <Characters>4760</Characters>
  <Application>Microsoft Office Word</Application>
  <DocSecurity>4</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Benjamin Pattenden</dc:creator>
  <cp:lastModifiedBy>cfayad</cp:lastModifiedBy>
  <cp:revision>2</cp:revision>
  <dcterms:created xsi:type="dcterms:W3CDTF">2012-06-12T04:19:00Z</dcterms:created>
  <dcterms:modified xsi:type="dcterms:W3CDTF">2012-06-12T04:19:00Z</dcterms:modified>
</cp:coreProperties>
</file>